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6647" w14:textId="77777777" w:rsidR="001B6749" w:rsidRDefault="001B6749" w:rsidP="00A1057A">
      <w:pPr>
        <w:jc w:val="center"/>
        <w:rPr>
          <w:rFonts w:ascii="Calibri Light" w:hAnsi="Calibri Light" w:cs="Calibri Light"/>
          <w:b/>
          <w:u w:val="single"/>
          <w:lang w:val="es-ES_tradnl"/>
        </w:rPr>
      </w:pPr>
      <w:bookmarkStart w:id="0" w:name="_GoBack"/>
      <w:bookmarkEnd w:id="0"/>
    </w:p>
    <w:p w14:paraId="7AE06648" w14:textId="77777777" w:rsidR="00A1057A" w:rsidRDefault="001B6749" w:rsidP="00A1057A">
      <w:pPr>
        <w:jc w:val="center"/>
        <w:rPr>
          <w:rFonts w:ascii="Calibri Light" w:hAnsi="Calibri Light" w:cs="Calibri Light"/>
          <w:b/>
          <w:u w:val="single"/>
          <w:lang w:val="es-ES_tradnl"/>
        </w:rPr>
      </w:pPr>
      <w:r w:rsidRPr="001B6749">
        <w:rPr>
          <w:rFonts w:ascii="Calibri Light" w:hAnsi="Calibri Light" w:cs="Calibri Light"/>
          <w:b/>
          <w:u w:val="single"/>
          <w:lang w:val="es-ES_tradnl"/>
        </w:rPr>
        <w:t xml:space="preserve">Carta de compromiso y declaración de conflictos de interés  </w:t>
      </w:r>
    </w:p>
    <w:p w14:paraId="7AE06649" w14:textId="77777777" w:rsidR="001B6749" w:rsidRPr="001B6749" w:rsidRDefault="001B6749" w:rsidP="00A1057A">
      <w:pPr>
        <w:jc w:val="center"/>
        <w:rPr>
          <w:rFonts w:ascii="Calibri Light" w:hAnsi="Calibri Light" w:cs="Calibri Light"/>
          <w:u w:val="single"/>
          <w:lang w:val="es-ES_tradnl"/>
        </w:rPr>
      </w:pPr>
      <w:r>
        <w:rPr>
          <w:rFonts w:ascii="Calibri Light" w:hAnsi="Calibri Light" w:cs="Calibri Light"/>
          <w:b/>
          <w:u w:val="single"/>
          <w:lang w:val="es-ES_tradnl"/>
        </w:rPr>
        <w:t>Investigador principal</w:t>
      </w:r>
    </w:p>
    <w:p w14:paraId="7AE0664A" w14:textId="77777777" w:rsidR="00A1057A" w:rsidRPr="001B6749" w:rsidRDefault="00A1057A" w:rsidP="00A1057A">
      <w:pPr>
        <w:jc w:val="center"/>
        <w:rPr>
          <w:rFonts w:ascii="Calibri Light" w:hAnsi="Calibri Light" w:cs="Calibri Light"/>
          <w:color w:val="FF0000"/>
          <w:lang w:val="es-ES_tradnl"/>
        </w:rPr>
      </w:pPr>
    </w:p>
    <w:p w14:paraId="7AE0664B" w14:textId="77777777" w:rsidR="00A1057A" w:rsidRPr="001B6749" w:rsidRDefault="00A1057A" w:rsidP="00A1057A">
      <w:pPr>
        <w:jc w:val="both"/>
        <w:rPr>
          <w:rFonts w:ascii="Calibri Light" w:hAnsi="Calibri Light" w:cs="Calibri Light"/>
          <w:color w:val="FF0000"/>
          <w:u w:val="single"/>
          <w:lang w:val="es-ES_tradnl"/>
        </w:rPr>
      </w:pPr>
    </w:p>
    <w:p w14:paraId="7AE0664C" w14:textId="77777777" w:rsidR="00A1057A" w:rsidRPr="001B6749" w:rsidRDefault="00A1057A" w:rsidP="001B6749">
      <w:pPr>
        <w:spacing w:line="360" w:lineRule="auto"/>
        <w:rPr>
          <w:rFonts w:ascii="Calibri Light" w:hAnsi="Calibri Light" w:cs="Calibri Light"/>
          <w:lang w:val="es-ES_tradnl"/>
        </w:rPr>
      </w:pPr>
      <w:r w:rsidRPr="001B6749">
        <w:rPr>
          <w:rFonts w:ascii="Calibri Light" w:hAnsi="Calibri Light" w:cs="Calibri Light"/>
          <w:lang w:val="es-ES_tradnl"/>
        </w:rPr>
        <w:t>Yo_________________</w:t>
      </w:r>
      <w:r w:rsidR="001B6749">
        <w:rPr>
          <w:rFonts w:ascii="Calibri Light" w:hAnsi="Calibri Light" w:cs="Calibri Light"/>
          <w:lang w:val="es-ES_tradnl"/>
        </w:rPr>
        <w:t xml:space="preserve">_________ Rut _________________ </w:t>
      </w:r>
      <w:r w:rsidRPr="001B6749">
        <w:rPr>
          <w:rFonts w:ascii="Calibri Light" w:hAnsi="Calibri Light" w:cs="Calibri Light"/>
          <w:lang w:val="es-ES_tradnl"/>
        </w:rPr>
        <w:t xml:space="preserve">en mi calidad de </w:t>
      </w:r>
      <w:r w:rsidR="001B6749">
        <w:rPr>
          <w:rFonts w:ascii="Calibri Light" w:hAnsi="Calibri Light" w:cs="Calibri Light"/>
          <w:lang w:val="es-ES_tradnl"/>
        </w:rPr>
        <w:t>i</w:t>
      </w:r>
      <w:r w:rsidRPr="001B6749">
        <w:rPr>
          <w:rFonts w:ascii="Calibri Light" w:hAnsi="Calibri Light" w:cs="Calibri Light"/>
          <w:lang w:val="es-ES_tradnl"/>
        </w:rPr>
        <w:t>nvestigador</w:t>
      </w:r>
      <w:r w:rsidR="001B6749">
        <w:rPr>
          <w:rFonts w:ascii="Calibri Light" w:hAnsi="Calibri Light" w:cs="Calibri Light"/>
          <w:lang w:val="es-ES_tradnl"/>
        </w:rPr>
        <w:t xml:space="preserve"> principal/responsable</w:t>
      </w:r>
      <w:r w:rsidRPr="001B6749">
        <w:rPr>
          <w:rFonts w:ascii="Calibri Light" w:hAnsi="Calibri Light" w:cs="Calibri Light"/>
          <w:lang w:val="es-ES_tradnl"/>
        </w:rPr>
        <w:t xml:space="preserve"> del proyecto</w:t>
      </w:r>
      <w:r w:rsidR="001B6749">
        <w:rPr>
          <w:rFonts w:ascii="Calibri Light" w:hAnsi="Calibri Light" w:cs="Calibri Light"/>
          <w:lang w:val="es-ES_tradnl"/>
        </w:rPr>
        <w:t xml:space="preserve">:  </w:t>
      </w:r>
      <w:r w:rsidRPr="001B6749">
        <w:rPr>
          <w:rFonts w:ascii="Calibri Light" w:hAnsi="Calibri Light" w:cs="Calibri Light"/>
          <w:lang w:val="es-ES_tradnl"/>
        </w:rPr>
        <w:t>_____________________________________</w:t>
      </w:r>
      <w:r w:rsidR="001B6749">
        <w:rPr>
          <w:rFonts w:ascii="Calibri Light" w:hAnsi="Calibri Light" w:cs="Calibri Light"/>
          <w:lang w:val="es-ES_tradnl"/>
        </w:rPr>
        <w:t>_________________________________________________________________________________________________________</w:t>
      </w:r>
    </w:p>
    <w:p w14:paraId="7AE0664D" w14:textId="77777777" w:rsidR="00A1057A" w:rsidRPr="001B6749" w:rsidRDefault="00A1057A" w:rsidP="00A1057A">
      <w:pPr>
        <w:jc w:val="both"/>
        <w:rPr>
          <w:rFonts w:ascii="Calibri Light" w:hAnsi="Calibri Light" w:cs="Calibri Light"/>
          <w:lang w:val="es-ES_tradnl"/>
        </w:rPr>
      </w:pPr>
      <w:r w:rsidRPr="001B6749">
        <w:rPr>
          <w:rFonts w:ascii="Calibri Light" w:hAnsi="Calibri Light" w:cs="Calibri Light"/>
          <w:lang w:val="es-ES_tradnl"/>
        </w:rPr>
        <w:t>Mediante el presente documento me comprometo a cumplir con el estándar 10 de la Norma Técnica Nº 151 del Ministerio de Salud, sobre estándares de acreditación de los Comités Ético Científicos:</w:t>
      </w:r>
    </w:p>
    <w:p w14:paraId="7AE0664E" w14:textId="77777777" w:rsidR="00A1057A" w:rsidRPr="001B6749" w:rsidRDefault="00A1057A" w:rsidP="00A1057A">
      <w:pPr>
        <w:jc w:val="both"/>
        <w:rPr>
          <w:rFonts w:ascii="Calibri Light" w:hAnsi="Calibri Light" w:cs="Calibri Light"/>
          <w:lang w:val="es-ES_tradnl"/>
        </w:rPr>
      </w:pPr>
    </w:p>
    <w:p w14:paraId="7AE0664F" w14:textId="77777777" w:rsidR="00A1057A" w:rsidRPr="001B6749" w:rsidRDefault="00A1057A" w:rsidP="0035545F">
      <w:pPr>
        <w:jc w:val="both"/>
        <w:rPr>
          <w:rFonts w:ascii="Calibri Light" w:hAnsi="Calibri Light" w:cs="Calibri Light"/>
          <w:lang w:val="es-ES_tradnl"/>
        </w:rPr>
      </w:pPr>
      <w:r w:rsidRPr="001B6749">
        <w:rPr>
          <w:rFonts w:ascii="Calibri Light" w:hAnsi="Calibri Light" w:cs="Calibri Light"/>
          <w:lang w:val="es-ES_tradnl"/>
        </w:rPr>
        <w:t>1.- Declarar mis potenciales conflictos de interés ante el Comité de Ética respectivo.</w:t>
      </w:r>
    </w:p>
    <w:p w14:paraId="7AE06650" w14:textId="77777777" w:rsidR="00A1057A" w:rsidRPr="001B6749" w:rsidRDefault="00A1057A" w:rsidP="0035545F">
      <w:pPr>
        <w:jc w:val="both"/>
        <w:rPr>
          <w:rFonts w:ascii="Calibri Light" w:hAnsi="Calibri Light" w:cs="Calibri Light"/>
          <w:lang w:val="es-ES_tradnl"/>
        </w:rPr>
      </w:pPr>
      <w:r w:rsidRPr="001B6749">
        <w:rPr>
          <w:rFonts w:ascii="Calibri Light" w:hAnsi="Calibri Light" w:cs="Calibri Light"/>
          <w:lang w:val="es-ES_tradnl"/>
        </w:rPr>
        <w:t>2.-Declaro conocer las leyes y normativas vigentes para la conducción correcta del proyecto.</w:t>
      </w:r>
    </w:p>
    <w:p w14:paraId="7AE06651" w14:textId="77777777" w:rsidR="00A1057A" w:rsidRPr="001B6749" w:rsidRDefault="00A1057A" w:rsidP="0035545F">
      <w:pPr>
        <w:jc w:val="both"/>
        <w:rPr>
          <w:rFonts w:ascii="Calibri Light" w:hAnsi="Calibri Light" w:cs="Calibri Light"/>
          <w:lang w:val="es-ES_tradnl"/>
        </w:rPr>
      </w:pPr>
      <w:r w:rsidRPr="001B6749">
        <w:rPr>
          <w:rFonts w:ascii="Calibri Light" w:hAnsi="Calibri Light" w:cs="Calibri Light"/>
          <w:lang w:val="es-ES_tradnl"/>
        </w:rPr>
        <w:t>3.- Comunicar los eventos adversos al Comité en el plazo establecido.</w:t>
      </w:r>
    </w:p>
    <w:p w14:paraId="7AE06652" w14:textId="77777777" w:rsidR="00A1057A" w:rsidRPr="001B6749" w:rsidRDefault="00A1057A" w:rsidP="0035545F">
      <w:pPr>
        <w:jc w:val="both"/>
        <w:rPr>
          <w:rFonts w:ascii="Calibri Light" w:hAnsi="Calibri Light" w:cs="Calibri Light"/>
          <w:lang w:val="es-ES_tradnl"/>
        </w:rPr>
      </w:pPr>
      <w:r w:rsidRPr="001B6749">
        <w:rPr>
          <w:rFonts w:ascii="Calibri Light" w:hAnsi="Calibri Light" w:cs="Calibri Light"/>
          <w:lang w:val="es-ES_tradnl"/>
        </w:rPr>
        <w:t>4.- Reportar  cualquier desviación del proyecto al comité.</w:t>
      </w:r>
    </w:p>
    <w:p w14:paraId="7AE06653" w14:textId="77777777" w:rsidR="00A1057A" w:rsidRPr="001B6749" w:rsidRDefault="00A1057A" w:rsidP="0035545F">
      <w:pPr>
        <w:jc w:val="both"/>
        <w:rPr>
          <w:rFonts w:ascii="Calibri Light" w:hAnsi="Calibri Light" w:cs="Calibri Light"/>
          <w:lang w:val="es-ES_tradnl"/>
        </w:rPr>
      </w:pPr>
      <w:r w:rsidRPr="001B6749">
        <w:rPr>
          <w:rFonts w:ascii="Calibri Light" w:hAnsi="Calibri Light" w:cs="Calibri Light"/>
          <w:lang w:val="es-ES_tradnl"/>
        </w:rPr>
        <w:t xml:space="preserve">5.- Hacer un  informe de seguimiento anual y reportarlo al comité. </w:t>
      </w:r>
    </w:p>
    <w:p w14:paraId="7AE06654" w14:textId="77777777" w:rsidR="00A1057A" w:rsidRPr="001B6749" w:rsidRDefault="00A1057A" w:rsidP="0035545F">
      <w:pPr>
        <w:jc w:val="both"/>
        <w:rPr>
          <w:rFonts w:ascii="Calibri Light" w:hAnsi="Calibri Light" w:cs="Calibri Light"/>
          <w:lang w:val="es-ES_tradnl"/>
        </w:rPr>
      </w:pPr>
      <w:r w:rsidRPr="001B6749">
        <w:rPr>
          <w:rFonts w:ascii="Calibri Light" w:hAnsi="Calibri Light" w:cs="Calibri Light"/>
          <w:lang w:val="es-ES_tradnl"/>
        </w:rPr>
        <w:t>6.- Hacer un informe final al término del estudio y reportarlo al comité.</w:t>
      </w:r>
    </w:p>
    <w:p w14:paraId="7AE06655" w14:textId="77777777" w:rsidR="00A1057A" w:rsidRPr="001B6749" w:rsidRDefault="00A1057A" w:rsidP="0035545F">
      <w:pPr>
        <w:jc w:val="both"/>
        <w:rPr>
          <w:rFonts w:ascii="Calibri Light" w:hAnsi="Calibri Light" w:cs="Calibri Light"/>
          <w:lang w:val="es-ES_tradnl"/>
        </w:rPr>
      </w:pPr>
      <w:r w:rsidRPr="001B6749">
        <w:rPr>
          <w:rFonts w:ascii="Calibri Light" w:hAnsi="Calibri Light" w:cs="Calibri Light"/>
          <w:lang w:val="es-ES_tradnl"/>
        </w:rPr>
        <w:t>7.- Comunicar al comité: auditorias, inspecciones o suspensión del estudio, enviando un informe con los resultados obtenidos hasta esa fecha, razones de la suspensión y programa de acción con los sujetos participantes.</w:t>
      </w:r>
    </w:p>
    <w:p w14:paraId="7AE06656" w14:textId="77777777" w:rsidR="00A1057A" w:rsidRDefault="00A1057A" w:rsidP="0035545F">
      <w:pPr>
        <w:jc w:val="both"/>
        <w:rPr>
          <w:rFonts w:ascii="Calibri Light" w:hAnsi="Calibri Light" w:cs="Calibri Light"/>
          <w:lang w:val="es-ES_tradnl"/>
        </w:rPr>
      </w:pPr>
      <w:r w:rsidRPr="001B6749">
        <w:rPr>
          <w:rFonts w:ascii="Calibri Light" w:hAnsi="Calibri Light" w:cs="Calibri Light"/>
          <w:lang w:val="es-ES_tradnl"/>
        </w:rPr>
        <w:t>8.- Garantizar que el procedimiento del consentimiento informado se lleve a cabo de tal forma que promueva la autonomía del sujeto, asegurándose que este logro entender la investigación, sus riesgos y probables beneficios.</w:t>
      </w:r>
    </w:p>
    <w:p w14:paraId="7AE06657" w14:textId="77777777" w:rsidR="005B46CC" w:rsidRDefault="005B46CC" w:rsidP="0035545F">
      <w:pPr>
        <w:jc w:val="both"/>
        <w:rPr>
          <w:rFonts w:ascii="Calibri Light" w:hAnsi="Calibri Light" w:cs="Calibri Light"/>
          <w:lang w:val="es-ES_tradnl"/>
        </w:rPr>
      </w:pPr>
      <w:r>
        <w:rPr>
          <w:rFonts w:ascii="Calibri Light" w:hAnsi="Calibri Light" w:cs="Calibri Light"/>
          <w:lang w:val="es-ES_tradnl"/>
        </w:rPr>
        <w:t xml:space="preserve">9.- En caso de que mi estudio </w:t>
      </w:r>
      <w:r w:rsidR="0035545F">
        <w:rPr>
          <w:rFonts w:ascii="Calibri Light" w:hAnsi="Calibri Light" w:cs="Calibri Light"/>
          <w:lang w:val="es-ES_tradnl"/>
        </w:rPr>
        <w:t>esté sujeto</w:t>
      </w:r>
      <w:r w:rsidR="0035545F" w:rsidRPr="0035545F">
        <w:rPr>
          <w:rFonts w:ascii="Calibri Light" w:hAnsi="Calibri Light" w:cs="Calibri Light"/>
          <w:lang w:val="es-ES_tradnl"/>
        </w:rPr>
        <w:t xml:space="preserve"> al artículo 28 de la ley 20.584</w:t>
      </w:r>
      <w:r w:rsidR="0035545F">
        <w:rPr>
          <w:rFonts w:ascii="Calibri Light" w:hAnsi="Calibri Light" w:cs="Calibri Light"/>
          <w:lang w:val="es-ES_tradnl"/>
        </w:rPr>
        <w:t xml:space="preserve">, me comprometo </w:t>
      </w:r>
      <w:r w:rsidR="0093697B">
        <w:rPr>
          <w:rFonts w:ascii="Calibri Light" w:hAnsi="Calibri Light" w:cs="Calibri Light"/>
          <w:lang w:val="es-ES_tradnl"/>
        </w:rPr>
        <w:t xml:space="preserve">a </w:t>
      </w:r>
      <w:r w:rsidR="0093697B" w:rsidRPr="005B46CC">
        <w:rPr>
          <w:rFonts w:ascii="Calibri Light" w:hAnsi="Calibri Light" w:cs="Calibri Light"/>
          <w:lang w:val="es-ES_tradnl"/>
        </w:rPr>
        <w:t>solicitar</w:t>
      </w:r>
      <w:r w:rsidRPr="005B46CC">
        <w:rPr>
          <w:rFonts w:ascii="Calibri Light" w:hAnsi="Calibri Light" w:cs="Calibri Light"/>
          <w:lang w:val="es-ES_tradnl"/>
        </w:rPr>
        <w:t xml:space="preserve"> a SEREMI de Salud Metropolitana, la</w:t>
      </w:r>
      <w:r w:rsidR="0093697B">
        <w:rPr>
          <w:rFonts w:ascii="Calibri Light" w:hAnsi="Calibri Light" w:cs="Calibri Light"/>
          <w:lang w:val="es-ES_tradnl"/>
        </w:rPr>
        <w:t xml:space="preserve"> aprobación para su realización.</w:t>
      </w:r>
    </w:p>
    <w:p w14:paraId="7AE06658" w14:textId="77777777" w:rsidR="0093697B" w:rsidRPr="001B6749" w:rsidRDefault="0093697B" w:rsidP="0035545F">
      <w:pPr>
        <w:jc w:val="both"/>
        <w:rPr>
          <w:rFonts w:ascii="Calibri Light" w:hAnsi="Calibri Light" w:cs="Calibri Light"/>
          <w:lang w:val="es-ES_tradnl"/>
        </w:rPr>
      </w:pPr>
    </w:p>
    <w:p w14:paraId="7AE06659" w14:textId="77777777" w:rsidR="00A1057A" w:rsidRPr="001B6749" w:rsidRDefault="00A1057A" w:rsidP="00A1057A">
      <w:pPr>
        <w:jc w:val="both"/>
        <w:rPr>
          <w:rFonts w:ascii="Calibri Light" w:hAnsi="Calibri Light" w:cs="Calibri Light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1B6749" w14:paraId="7AE0665C" w14:textId="77777777" w:rsidTr="005B46CC">
        <w:trPr>
          <w:trHeight w:val="371"/>
        </w:trPr>
        <w:tc>
          <w:tcPr>
            <w:tcW w:w="8644" w:type="dxa"/>
          </w:tcPr>
          <w:p w14:paraId="7AE0665A" w14:textId="77777777" w:rsidR="001B6749" w:rsidRDefault="001B6749" w:rsidP="001B6749">
            <w:pPr>
              <w:jc w:val="center"/>
              <w:rPr>
                <w:rFonts w:ascii="Calibri Light" w:hAnsi="Calibri Light" w:cs="Calibri Light"/>
                <w:b/>
                <w:lang w:val="es-ES_tradnl"/>
              </w:rPr>
            </w:pPr>
          </w:p>
          <w:p w14:paraId="7AE0665B" w14:textId="77777777" w:rsidR="001B6749" w:rsidRPr="001B6749" w:rsidRDefault="001B6749" w:rsidP="001B6749">
            <w:pPr>
              <w:jc w:val="center"/>
              <w:rPr>
                <w:rFonts w:ascii="Calibri Light" w:hAnsi="Calibri Light" w:cs="Calibri Light"/>
                <w:b/>
                <w:lang w:val="es-ES_tradnl"/>
              </w:rPr>
            </w:pPr>
            <w:r w:rsidRPr="001B6749">
              <w:rPr>
                <w:rFonts w:ascii="Calibri Light" w:hAnsi="Calibri Light" w:cs="Calibri Light"/>
                <w:b/>
                <w:lang w:val="es-ES_tradnl"/>
              </w:rPr>
              <w:t>Declaración de conflicto de interés</w:t>
            </w:r>
          </w:p>
        </w:tc>
      </w:tr>
      <w:tr w:rsidR="001B6749" w14:paraId="7AE0665E" w14:textId="77777777" w:rsidTr="005B46CC">
        <w:trPr>
          <w:trHeight w:val="763"/>
        </w:trPr>
        <w:tc>
          <w:tcPr>
            <w:tcW w:w="8644" w:type="dxa"/>
          </w:tcPr>
          <w:p w14:paraId="7AE0665D" w14:textId="77777777" w:rsidR="001B6749" w:rsidRDefault="001B6749" w:rsidP="00A1057A">
            <w:pPr>
              <w:jc w:val="both"/>
              <w:rPr>
                <w:rFonts w:ascii="Calibri Light" w:hAnsi="Calibri Light" w:cs="Calibri Light"/>
                <w:lang w:val="es-ES_tradnl"/>
              </w:rPr>
            </w:pPr>
          </w:p>
        </w:tc>
      </w:tr>
    </w:tbl>
    <w:p w14:paraId="7AE0665F" w14:textId="77777777" w:rsidR="00A1057A" w:rsidRPr="001B6749" w:rsidRDefault="00A1057A" w:rsidP="00A1057A">
      <w:pPr>
        <w:jc w:val="both"/>
        <w:rPr>
          <w:rFonts w:ascii="Calibri Light" w:hAnsi="Calibri Light" w:cs="Calibri Light"/>
          <w:lang w:val="es-ES_tradnl"/>
        </w:rPr>
      </w:pPr>
    </w:p>
    <w:p w14:paraId="7AE06660" w14:textId="77777777" w:rsidR="00A1057A" w:rsidRDefault="00A1057A" w:rsidP="00A1057A">
      <w:pPr>
        <w:jc w:val="both"/>
        <w:rPr>
          <w:rFonts w:ascii="Calibri Light" w:hAnsi="Calibri Light" w:cs="Calibri Light"/>
          <w:lang w:val="es-ES_tradnl"/>
        </w:rPr>
      </w:pPr>
    </w:p>
    <w:p w14:paraId="7AE06661" w14:textId="77777777" w:rsidR="001B6749" w:rsidRDefault="001B6749" w:rsidP="00A1057A">
      <w:pPr>
        <w:jc w:val="both"/>
        <w:rPr>
          <w:rFonts w:ascii="Calibri Light" w:hAnsi="Calibri Light" w:cs="Calibri Light"/>
          <w:lang w:val="es-ES_tradnl"/>
        </w:rPr>
      </w:pPr>
    </w:p>
    <w:p w14:paraId="7AE06662" w14:textId="77777777" w:rsidR="0093697B" w:rsidRDefault="0093697B" w:rsidP="00A1057A">
      <w:pPr>
        <w:jc w:val="both"/>
        <w:rPr>
          <w:rFonts w:ascii="Calibri Light" w:hAnsi="Calibri Light" w:cs="Calibri Light"/>
          <w:lang w:val="es-ES_tradnl"/>
        </w:rPr>
      </w:pPr>
    </w:p>
    <w:p w14:paraId="7AE06663" w14:textId="77777777" w:rsidR="0093697B" w:rsidRPr="001B6749" w:rsidRDefault="0093697B" w:rsidP="00A1057A">
      <w:pPr>
        <w:jc w:val="both"/>
        <w:rPr>
          <w:rFonts w:ascii="Calibri Light" w:hAnsi="Calibri Light" w:cs="Calibri Light"/>
          <w:lang w:val="es-ES_tradnl"/>
        </w:rPr>
      </w:pPr>
    </w:p>
    <w:p w14:paraId="7AE06664" w14:textId="77777777" w:rsidR="00A1057A" w:rsidRPr="001B6749" w:rsidRDefault="00A1057A" w:rsidP="00A1057A">
      <w:pPr>
        <w:jc w:val="both"/>
        <w:rPr>
          <w:rFonts w:ascii="Calibri Light" w:hAnsi="Calibri Light" w:cs="Calibri Light"/>
          <w:lang w:val="es-ES_tradnl"/>
        </w:rPr>
      </w:pPr>
    </w:p>
    <w:p w14:paraId="7AE06665" w14:textId="77777777" w:rsidR="00A1057A" w:rsidRPr="001B6749" w:rsidRDefault="00A1057A" w:rsidP="00A1057A">
      <w:pPr>
        <w:jc w:val="center"/>
        <w:rPr>
          <w:rFonts w:ascii="Calibri Light" w:hAnsi="Calibri Light" w:cs="Calibri Light"/>
          <w:lang w:val="es-ES_tradnl"/>
        </w:rPr>
      </w:pPr>
      <w:r w:rsidRPr="001B6749">
        <w:rPr>
          <w:rFonts w:ascii="Calibri Light" w:hAnsi="Calibri Light" w:cs="Calibri Light"/>
          <w:lang w:val="es-ES_tradnl"/>
        </w:rPr>
        <w:t>_____________________________________</w:t>
      </w:r>
    </w:p>
    <w:p w14:paraId="7AE06666" w14:textId="77777777" w:rsidR="00F77FC4" w:rsidRPr="00A62C1D" w:rsidRDefault="00A62C1D" w:rsidP="00A62C1D">
      <w:pPr>
        <w:jc w:val="center"/>
        <w:rPr>
          <w:b/>
        </w:rPr>
      </w:pPr>
      <w:r w:rsidRPr="00A62C1D">
        <w:rPr>
          <w:rFonts w:ascii="Calibri Light" w:hAnsi="Calibri Light" w:cs="Calibri Light"/>
          <w:b/>
          <w:lang w:val="es-ES_tradnl"/>
        </w:rPr>
        <w:t xml:space="preserve">Firma y </w:t>
      </w:r>
      <w:r w:rsidR="001B6749" w:rsidRPr="00A62C1D">
        <w:rPr>
          <w:rFonts w:ascii="Calibri Light" w:hAnsi="Calibri Light" w:cs="Calibri Light"/>
          <w:b/>
          <w:lang w:val="es-ES_tradnl"/>
        </w:rPr>
        <w:t>fecha</w:t>
      </w:r>
    </w:p>
    <w:sectPr w:rsidR="00F77FC4" w:rsidRPr="00A62C1D" w:rsidSect="001B6749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684DA" w14:textId="77777777" w:rsidR="00DA0ECA" w:rsidRDefault="00DA0ECA" w:rsidP="00A1057A">
      <w:r>
        <w:separator/>
      </w:r>
    </w:p>
  </w:endnote>
  <w:endnote w:type="continuationSeparator" w:id="0">
    <w:p w14:paraId="7912C4C8" w14:textId="77777777" w:rsidR="00DA0ECA" w:rsidRDefault="00DA0ECA" w:rsidP="00A1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BC39B" w14:textId="77777777" w:rsidR="00DA0ECA" w:rsidRDefault="00DA0ECA" w:rsidP="00A1057A">
      <w:r>
        <w:separator/>
      </w:r>
    </w:p>
  </w:footnote>
  <w:footnote w:type="continuationSeparator" w:id="0">
    <w:p w14:paraId="5E5D5EBE" w14:textId="77777777" w:rsidR="00DA0ECA" w:rsidRDefault="00DA0ECA" w:rsidP="00A105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0666B" w14:textId="6A07BEC8" w:rsidR="00A1057A" w:rsidRDefault="00E275B1" w:rsidP="00377788">
    <w:pPr>
      <w:pStyle w:val="Encabezado"/>
      <w:jc w:val="center"/>
    </w:pPr>
    <w:r>
      <w:rPr>
        <w:noProof/>
        <w:bdr w:val="none" w:sz="0" w:space="0" w:color="auto" w:frame="1"/>
        <w:lang w:val="es-CL" w:eastAsia="es-CL"/>
      </w:rPr>
      <w:drawing>
        <wp:anchor distT="0" distB="0" distL="114300" distR="114300" simplePos="0" relativeHeight="251658240" behindDoc="0" locked="0" layoutInCell="1" allowOverlap="1" wp14:anchorId="594041C8" wp14:editId="0DCC6D3D">
          <wp:simplePos x="0" y="0"/>
          <wp:positionH relativeFrom="column">
            <wp:posOffset>-1270</wp:posOffset>
          </wp:positionH>
          <wp:positionV relativeFrom="paragraph">
            <wp:posOffset>-305435</wp:posOffset>
          </wp:positionV>
          <wp:extent cx="876300" cy="784860"/>
          <wp:effectExtent l="0" t="0" r="0" b="0"/>
          <wp:wrapNone/>
          <wp:docPr id="1" name="Imagen 1" descr="https://lh7-rt.googleusercontent.com/docsz/AD_4nXe_XNqid-fk2EHaW_84cdsVscoXRtkeJZ80W122NaTb8XLymzS-xgox32fTxG2r-YCaZLWuBVAN89ArfWY03QO8T9fPWhz77U0TTGIoImEmQYH3RSmviNvkVStnqXiZ8ZaiGCD-rP6hBYKeCP2UgqU?key=EkryXAiyW8d9xUByUcN15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rt.googleusercontent.com/docsz/AD_4nXe_XNqid-fk2EHaW_84cdsVscoXRtkeJZ80W122NaTb8XLymzS-xgox32fTxG2r-YCaZLWuBVAN89ArfWY03QO8T9fPWhz77U0TTGIoImEmQYH3RSmviNvkVStnqXiZ8ZaiGCD-rP6hBYKeCP2UgqU?key=EkryXAiyW8d9xUByUcN15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57A"/>
    <w:rsid w:val="000171A5"/>
    <w:rsid w:val="00052826"/>
    <w:rsid w:val="001B6749"/>
    <w:rsid w:val="0035545F"/>
    <w:rsid w:val="00377788"/>
    <w:rsid w:val="00432C8A"/>
    <w:rsid w:val="00456CD9"/>
    <w:rsid w:val="00512882"/>
    <w:rsid w:val="005B46CC"/>
    <w:rsid w:val="006F43E2"/>
    <w:rsid w:val="0093697B"/>
    <w:rsid w:val="009C5DAC"/>
    <w:rsid w:val="00A1057A"/>
    <w:rsid w:val="00A62C1D"/>
    <w:rsid w:val="00DA0ECA"/>
    <w:rsid w:val="00E275B1"/>
    <w:rsid w:val="00F101EB"/>
    <w:rsid w:val="00F7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E06647"/>
  <w15:docId w15:val="{CB0F0F8F-BF15-4E01-BD06-1E6E4468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1057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1057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1057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57A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1B6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1459</Characters>
  <Application>Microsoft Office Word</Application>
  <DocSecurity>0</DocSecurity>
  <Lines>76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Hospital Clínico U. de Chile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kbaeza</dc:creator>
  <cp:keywords/>
  <dc:description/>
  <cp:lastModifiedBy>Andrea Aranda Orbenes</cp:lastModifiedBy>
  <cp:revision>5</cp:revision>
  <dcterms:created xsi:type="dcterms:W3CDTF">2024-08-29T21:13:00Z</dcterms:created>
  <dcterms:modified xsi:type="dcterms:W3CDTF">2025-06-10T13:29:00Z</dcterms:modified>
</cp:coreProperties>
</file>